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D1434" w14:textId="42CA91CB" w:rsidR="00A7221D" w:rsidRDefault="00D636B9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                        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编号：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GKGC-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2025-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0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5</w:t>
      </w:r>
      <w:r w:rsidR="00000000">
        <w:rPr>
          <w:b/>
          <w:noProof/>
          <w:sz w:val="44"/>
          <w:szCs w:val="44"/>
        </w:rPr>
        <w:drawing>
          <wp:inline distT="0" distB="0" distL="0" distR="0" wp14:anchorId="49DFCEF3" wp14:editId="7047FD13">
            <wp:extent cx="5278120" cy="854075"/>
            <wp:effectExtent l="0" t="0" r="0" b="3175"/>
            <wp:docPr id="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CF0C0" w14:textId="77777777" w:rsidR="00A7221D" w:rsidRDefault="00000000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配电箱、柜制作</w:t>
      </w:r>
    </w:p>
    <w:p w14:paraId="417CB1C5" w14:textId="77777777" w:rsidR="00A7221D" w:rsidRDefault="00A7221D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</w:p>
    <w:p w14:paraId="67BC98FF" w14:textId="77777777" w:rsidR="00A7221D" w:rsidRDefault="00A7221D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</w:p>
    <w:p w14:paraId="494664F3" w14:textId="77777777" w:rsidR="00A7221D" w:rsidRDefault="00000000">
      <w:pPr>
        <w:jc w:val="center"/>
        <w:rPr>
          <w:rFonts w:ascii="仿宋" w:eastAsia="仿宋" w:hAnsi="仿宋" w:cs="仿宋" w:hint="eastAsia"/>
          <w:b/>
          <w:sz w:val="72"/>
          <w:szCs w:val="72"/>
        </w:rPr>
      </w:pPr>
      <w:r>
        <w:rPr>
          <w:rFonts w:ascii="仿宋" w:eastAsia="仿宋" w:hAnsi="仿宋" w:cs="仿宋" w:hint="eastAsia"/>
          <w:b/>
          <w:sz w:val="72"/>
          <w:szCs w:val="72"/>
        </w:rPr>
        <w:t xml:space="preserve">招  </w:t>
      </w:r>
    </w:p>
    <w:p w14:paraId="2C9B90DA" w14:textId="77777777" w:rsidR="00A7221D" w:rsidRDefault="00000000">
      <w:pPr>
        <w:jc w:val="center"/>
        <w:rPr>
          <w:rFonts w:ascii="仿宋" w:eastAsia="仿宋" w:hAnsi="仿宋" w:cs="仿宋" w:hint="eastAsia"/>
          <w:b/>
          <w:sz w:val="72"/>
          <w:szCs w:val="72"/>
        </w:rPr>
      </w:pPr>
      <w:r>
        <w:rPr>
          <w:rFonts w:ascii="仿宋" w:eastAsia="仿宋" w:hAnsi="仿宋" w:cs="仿宋" w:hint="eastAsia"/>
          <w:b/>
          <w:sz w:val="72"/>
          <w:szCs w:val="72"/>
        </w:rPr>
        <w:t xml:space="preserve">标 </w:t>
      </w:r>
    </w:p>
    <w:p w14:paraId="6710B51D" w14:textId="77777777" w:rsidR="00A7221D" w:rsidRDefault="00000000">
      <w:pPr>
        <w:jc w:val="center"/>
        <w:rPr>
          <w:rFonts w:ascii="仿宋" w:eastAsia="仿宋" w:hAnsi="仿宋" w:cs="仿宋" w:hint="eastAsia"/>
          <w:b/>
          <w:sz w:val="72"/>
          <w:szCs w:val="72"/>
        </w:rPr>
      </w:pPr>
      <w:r>
        <w:rPr>
          <w:rFonts w:ascii="仿宋" w:eastAsia="仿宋" w:hAnsi="仿宋" w:cs="仿宋" w:hint="eastAsia"/>
          <w:b/>
          <w:sz w:val="72"/>
          <w:szCs w:val="72"/>
        </w:rPr>
        <w:t xml:space="preserve">文 </w:t>
      </w:r>
    </w:p>
    <w:p w14:paraId="0701030A" w14:textId="77777777" w:rsidR="00A7221D" w:rsidRDefault="00000000">
      <w:pPr>
        <w:jc w:val="center"/>
        <w:rPr>
          <w:rFonts w:ascii="仿宋" w:eastAsia="仿宋" w:hAnsi="仿宋" w:cs="仿宋" w:hint="eastAsia"/>
          <w:b/>
          <w:sz w:val="72"/>
          <w:szCs w:val="72"/>
        </w:rPr>
      </w:pPr>
      <w:r>
        <w:rPr>
          <w:rFonts w:ascii="仿宋" w:eastAsia="仿宋" w:hAnsi="仿宋" w:cs="仿宋" w:hint="eastAsia"/>
          <w:b/>
          <w:sz w:val="72"/>
          <w:szCs w:val="72"/>
        </w:rPr>
        <w:t>件</w:t>
      </w:r>
    </w:p>
    <w:p w14:paraId="4CDE4084" w14:textId="77777777" w:rsidR="00A7221D" w:rsidRDefault="00A7221D">
      <w:pPr>
        <w:rPr>
          <w:rFonts w:ascii="仿宋" w:eastAsia="仿宋" w:hAnsi="仿宋" w:cs="仿宋" w:hint="eastAsia"/>
          <w:sz w:val="72"/>
          <w:szCs w:val="72"/>
        </w:rPr>
      </w:pPr>
    </w:p>
    <w:p w14:paraId="055DF667" w14:textId="77777777" w:rsidR="00A7221D" w:rsidRDefault="00A7221D">
      <w:pPr>
        <w:rPr>
          <w:rFonts w:ascii="仿宋" w:eastAsia="仿宋" w:hAnsi="仿宋" w:cs="仿宋" w:hint="eastAsia"/>
          <w:sz w:val="32"/>
          <w:szCs w:val="32"/>
        </w:rPr>
      </w:pPr>
    </w:p>
    <w:p w14:paraId="00C276DC" w14:textId="77777777" w:rsidR="00A7221D" w:rsidRDefault="00A7221D">
      <w:pPr>
        <w:rPr>
          <w:rFonts w:ascii="仿宋" w:eastAsia="仿宋" w:hAnsi="仿宋" w:cs="仿宋" w:hint="eastAsia"/>
          <w:sz w:val="32"/>
          <w:szCs w:val="32"/>
        </w:rPr>
      </w:pPr>
    </w:p>
    <w:p w14:paraId="3F567431" w14:textId="77777777" w:rsidR="00A7221D" w:rsidRDefault="00A7221D">
      <w:pPr>
        <w:rPr>
          <w:rFonts w:ascii="仿宋" w:eastAsia="仿宋" w:hAnsi="仿宋" w:cs="仿宋" w:hint="eastAsia"/>
          <w:sz w:val="32"/>
          <w:szCs w:val="32"/>
        </w:rPr>
      </w:pPr>
    </w:p>
    <w:p w14:paraId="72B46453" w14:textId="77777777" w:rsidR="00A7221D" w:rsidRDefault="00A7221D">
      <w:pPr>
        <w:rPr>
          <w:rFonts w:ascii="仿宋" w:eastAsia="仿宋" w:hAnsi="仿宋" w:cs="仿宋" w:hint="eastAsia"/>
          <w:sz w:val="32"/>
          <w:szCs w:val="32"/>
        </w:rPr>
      </w:pPr>
    </w:p>
    <w:p w14:paraId="0D79B85F" w14:textId="77777777" w:rsidR="00A7221D" w:rsidRDefault="00000000">
      <w:pPr>
        <w:spacing w:beforeLines="50" w:before="156" w:afterLines="50" w:after="156" w:line="360" w:lineRule="auto"/>
        <w:ind w:firstLineChars="200" w:firstLine="643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项目名称：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A55办公楼       </w:t>
      </w:r>
    </w:p>
    <w:p w14:paraId="11A2BD80" w14:textId="77777777" w:rsidR="00A7221D" w:rsidRDefault="00000000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招 标 人：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西安理工大学高科学院建设办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 </w:t>
      </w:r>
    </w:p>
    <w:p w14:paraId="2B4C98B0" w14:textId="7D2ABF1E" w:rsidR="00A7221D" w:rsidRDefault="00000000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仿宋" w:eastAsia="仿宋" w:hAnsi="仿宋" w:cs="仿宋" w:hint="eastAsia"/>
          <w:b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招标时间：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2025年 1 月 2</w:t>
      </w:r>
      <w:r w:rsidR="005F1B08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4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日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 </w:t>
      </w:r>
    </w:p>
    <w:p w14:paraId="348A72D4" w14:textId="77777777" w:rsidR="00A7221D" w:rsidRDefault="00A7221D">
      <w:pPr>
        <w:widowControl/>
        <w:shd w:val="clear" w:color="auto" w:fill="FFFFFF"/>
        <w:spacing w:line="360" w:lineRule="auto"/>
        <w:ind w:rightChars="50" w:right="105"/>
        <w:jc w:val="left"/>
        <w:rPr>
          <w:rFonts w:ascii="仿宋" w:eastAsia="仿宋" w:hAnsi="仿宋" w:cs="仿宋" w:hint="eastAsia"/>
          <w:b/>
          <w:bCs/>
          <w:sz w:val="32"/>
          <w:szCs w:val="32"/>
          <w:u w:val="single"/>
        </w:rPr>
      </w:pPr>
    </w:p>
    <w:tbl>
      <w:tblPr>
        <w:tblpPr w:leftFromText="180" w:rightFromText="180" w:vertAnchor="text" w:horzAnchor="page" w:tblpXSpec="center" w:tblpY="663"/>
        <w:tblOverlap w:val="never"/>
        <w:tblW w:w="8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119"/>
      </w:tblGrid>
      <w:tr w:rsidR="00A7221D" w14:paraId="4EF64F53" w14:textId="77777777">
        <w:trPr>
          <w:trHeight w:hRule="exact" w:val="445"/>
          <w:jc w:val="center"/>
        </w:trPr>
        <w:tc>
          <w:tcPr>
            <w:tcW w:w="1452" w:type="dxa"/>
            <w:vAlign w:val="center"/>
          </w:tcPr>
          <w:p w14:paraId="3E63EF28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lastRenderedPageBreak/>
              <w:t>工程名称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1ADA9798" w14:textId="77777777" w:rsidR="00A7221D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center"/>
              <w:rPr>
                <w:rFonts w:asciiTheme="minorEastAsia" w:hAnsiTheme="minorEastAsia" w:cstheme="minorEastAsia" w:hint="eastAsia"/>
                <w:kern w:val="15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西安理工大学高科学院A55办公楼配电箱、柜采购</w:t>
            </w:r>
          </w:p>
        </w:tc>
      </w:tr>
      <w:tr w:rsidR="00A7221D" w14:paraId="354F56D8" w14:textId="77777777">
        <w:trPr>
          <w:trHeight w:hRule="exact" w:val="437"/>
          <w:jc w:val="center"/>
        </w:trPr>
        <w:tc>
          <w:tcPr>
            <w:tcW w:w="1452" w:type="dxa"/>
            <w:vAlign w:val="center"/>
          </w:tcPr>
          <w:p w14:paraId="5A4E0A54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建设地点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7EEF16EC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咸阳市泾河新区先锋大街东七路18号西安理工大学高科学院内</w:t>
            </w:r>
          </w:p>
        </w:tc>
      </w:tr>
      <w:tr w:rsidR="00A7221D" w14:paraId="755EA363" w14:textId="77777777">
        <w:trPr>
          <w:trHeight w:hRule="exact" w:val="442"/>
          <w:jc w:val="center"/>
        </w:trPr>
        <w:tc>
          <w:tcPr>
            <w:tcW w:w="1452" w:type="dxa"/>
            <w:vAlign w:val="center"/>
          </w:tcPr>
          <w:p w14:paraId="3FC360BB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招标方式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4562AB9E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公开招标。</w:t>
            </w:r>
          </w:p>
        </w:tc>
      </w:tr>
      <w:tr w:rsidR="00A7221D" w14:paraId="75D93B15" w14:textId="77777777">
        <w:trPr>
          <w:trHeight w:hRule="exact" w:val="436"/>
          <w:jc w:val="center"/>
        </w:trPr>
        <w:tc>
          <w:tcPr>
            <w:tcW w:w="1452" w:type="dxa"/>
            <w:vAlign w:val="center"/>
          </w:tcPr>
          <w:p w14:paraId="4AAF08BF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工程概况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37EF63ED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该工程</w:t>
            </w:r>
            <w:r>
              <w:rPr>
                <w:rFonts w:asciiTheme="minorEastAsia" w:hAnsiTheme="minorEastAsia" w:cstheme="minorEastAsia" w:hint="eastAsia"/>
                <w:kern w:val="15"/>
                <w:sz w:val="24"/>
                <w:szCs w:val="24"/>
              </w:rPr>
              <w:t>为8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层框架结构,建筑面积为17075m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vertAlign w:val="superscript"/>
              </w:rPr>
              <w:t>2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A7221D" w14:paraId="3DC22E34" w14:textId="77777777">
        <w:trPr>
          <w:trHeight w:hRule="exact" w:val="509"/>
          <w:jc w:val="center"/>
        </w:trPr>
        <w:tc>
          <w:tcPr>
            <w:tcW w:w="1452" w:type="dxa"/>
            <w:vAlign w:val="center"/>
          </w:tcPr>
          <w:p w14:paraId="29BC997A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招标范围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4358B91C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napToGrid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电气设计图内的配电箱、柜制作、运输、竣工验收、维保等工作内容</w:t>
            </w:r>
          </w:p>
        </w:tc>
      </w:tr>
      <w:tr w:rsidR="00A7221D" w14:paraId="4B6935C4" w14:textId="77777777">
        <w:trPr>
          <w:trHeight w:hRule="exact" w:val="435"/>
          <w:jc w:val="center"/>
        </w:trPr>
        <w:tc>
          <w:tcPr>
            <w:tcW w:w="1452" w:type="dxa"/>
            <w:vAlign w:val="center"/>
          </w:tcPr>
          <w:p w14:paraId="5D736239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报价方式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2E8BFCAD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依电气图设计按市场价格（含税金）的全部费用。</w:t>
            </w:r>
          </w:p>
        </w:tc>
      </w:tr>
      <w:tr w:rsidR="00A7221D" w14:paraId="3C715FD0" w14:textId="77777777">
        <w:trPr>
          <w:trHeight w:hRule="exact" w:val="2567"/>
          <w:jc w:val="center"/>
        </w:trPr>
        <w:tc>
          <w:tcPr>
            <w:tcW w:w="1452" w:type="dxa"/>
            <w:vAlign w:val="center"/>
          </w:tcPr>
          <w:p w14:paraId="1E406D88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质量标准</w:t>
            </w:r>
            <w:r>
              <w:rPr>
                <w:rFonts w:asciiTheme="minorEastAsia" w:hAnsiTheme="minorEastAsia" w:cstheme="minorEastAsia" w:hint="eastAsia"/>
                <w:bCs/>
                <w:sz w:val="24"/>
              </w:rPr>
              <w:t>及</w:t>
            </w:r>
          </w:p>
          <w:p w14:paraId="28B6BF44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质量等级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05D46AC6" w14:textId="77777777" w:rsidR="00A7221D" w:rsidRDefault="00000000">
            <w:pPr>
              <w:numPr>
                <w:ilvl w:val="0"/>
                <w:numId w:val="1"/>
              </w:numPr>
              <w:spacing w:line="360" w:lineRule="exact"/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执行标准：1）低压成套开关设备GB7251，2）金属涂覆和化学处理GB/13911，3）低压断路器GB10963—99，4）低压电器基本标准GB4025，5）低压电器基本试验方法GB998，6）家用和类似用途的带过电流保护的剩余电流动作断路器GB16917，7）低压熔断器GB13539，8）建筑电气工程施工质量验收规范GB50303—2019，9）IEC61009、IEC60269、IEC60898标准与EN60898及其他国家相关标</w:t>
            </w:r>
          </w:p>
          <w:p w14:paraId="4110E3F4" w14:textId="77777777" w:rsidR="00A7221D" w:rsidRDefault="00000000">
            <w:pPr>
              <w:spacing w:line="360" w:lineRule="exact"/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准；2、质量等级为“合格”。</w:t>
            </w:r>
          </w:p>
          <w:p w14:paraId="4005E00E" w14:textId="77777777" w:rsidR="00A7221D" w:rsidRDefault="00A7221D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</w:p>
        </w:tc>
      </w:tr>
      <w:tr w:rsidR="00A7221D" w14:paraId="39C9E51B" w14:textId="77777777">
        <w:trPr>
          <w:trHeight w:hRule="exact" w:val="512"/>
          <w:jc w:val="center"/>
        </w:trPr>
        <w:tc>
          <w:tcPr>
            <w:tcW w:w="1452" w:type="dxa"/>
            <w:vAlign w:val="center"/>
          </w:tcPr>
          <w:p w14:paraId="64758986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投标有效期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0C29C727" w14:textId="77777777" w:rsidR="00A7221D" w:rsidRDefault="00000000">
            <w:pPr>
              <w:spacing w:line="400" w:lineRule="exac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投标书递交后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>60</w:t>
            </w:r>
            <w:r>
              <w:rPr>
                <w:rFonts w:asciiTheme="minorEastAsia" w:hAnsiTheme="minorEastAsia" w:cstheme="minorEastAsia" w:hint="eastAsia"/>
                <w:sz w:val="24"/>
              </w:rPr>
              <w:t>天内有效。</w:t>
            </w:r>
          </w:p>
        </w:tc>
      </w:tr>
      <w:tr w:rsidR="00A7221D" w14:paraId="4956CBF5" w14:textId="77777777">
        <w:trPr>
          <w:trHeight w:hRule="exact" w:val="488"/>
          <w:jc w:val="center"/>
        </w:trPr>
        <w:tc>
          <w:tcPr>
            <w:tcW w:w="1452" w:type="dxa"/>
            <w:vAlign w:val="center"/>
          </w:tcPr>
          <w:p w14:paraId="116710A8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投标单位资质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39F6BA53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要求投标单位具有独立法人及相应资质的企业；近年业绩一览表</w:t>
            </w:r>
          </w:p>
        </w:tc>
      </w:tr>
      <w:tr w:rsidR="00A7221D" w14:paraId="0B81F8EB" w14:textId="77777777">
        <w:trPr>
          <w:trHeight w:hRule="exact" w:val="3025"/>
          <w:jc w:val="center"/>
        </w:trPr>
        <w:tc>
          <w:tcPr>
            <w:tcW w:w="1452" w:type="dxa"/>
            <w:vAlign w:val="center"/>
          </w:tcPr>
          <w:p w14:paraId="21DB4CA0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技术要求</w:t>
            </w:r>
          </w:p>
          <w:p w14:paraId="751748B3" w14:textId="77777777" w:rsidR="00A7221D" w:rsidRDefault="00A7221D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</w:p>
        </w:tc>
        <w:tc>
          <w:tcPr>
            <w:tcW w:w="7119" w:type="dxa"/>
            <w:shd w:val="clear" w:color="auto" w:fill="auto"/>
            <w:vAlign w:val="center"/>
          </w:tcPr>
          <w:p w14:paraId="194CEC2C" w14:textId="77777777" w:rsidR="00A7221D" w:rsidRDefault="00000000">
            <w:pPr>
              <w:widowControl/>
              <w:numPr>
                <w:ilvl w:val="0"/>
                <w:numId w:val="2"/>
              </w:numPr>
              <w:spacing w:line="360" w:lineRule="exact"/>
              <w:jc w:val="center"/>
              <w:rPr>
                <w:rFonts w:asciiTheme="minorEastAsia" w:hAnsiTheme="minorEastAsia" w:cstheme="minorEastAsia" w:hint="eastAsia"/>
                <w:bCs/>
                <w:snapToGrid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配电箱的箱体300～500宽的采用1.2厚的冷轧钢板，600～800宽的配电箱的箱体采用1.5厚的冷轧钢板；2、配电柜按标准制作；3、</w:t>
            </w:r>
            <w:r>
              <w:rPr>
                <w:rFonts w:asciiTheme="minorEastAsia" w:hAnsiTheme="minorEastAsia" w:cstheme="minorEastAsia" w:hint="eastAsia"/>
                <w:b/>
                <w:sz w:val="24"/>
              </w:rPr>
              <w:t>配电箱（柜）内电气元器件品牌采用德力西产品（火灾报警系</w:t>
            </w:r>
          </w:p>
          <w:p w14:paraId="370D1240" w14:textId="77777777" w:rsidR="00A7221D" w:rsidRDefault="00000000">
            <w:pPr>
              <w:widowControl/>
              <w:spacing w:line="360" w:lineRule="exact"/>
              <w:rPr>
                <w:rFonts w:asciiTheme="minorEastAsia" w:hAnsiTheme="minorEastAsia" w:cstheme="minorEastAsia" w:hint="eastAsia"/>
                <w:bCs/>
                <w:snapToGrid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统模块等为北京“利达”牌）、</w:t>
            </w:r>
            <w:r>
              <w:rPr>
                <w:rFonts w:asciiTheme="minorEastAsia" w:hAnsiTheme="minorEastAsia" w:cstheme="minorEastAsia" w:hint="eastAsia"/>
                <w:b/>
                <w:color w:val="000000"/>
                <w:kern w:val="0"/>
                <w:sz w:val="24"/>
              </w:rPr>
              <w:t>IC卡电子表；</w:t>
            </w:r>
            <w:r>
              <w:rPr>
                <w:rFonts w:asciiTheme="minorEastAsia" w:hAnsiTheme="minorEastAsia" w:cstheme="minorEastAsia" w:hint="eastAsia"/>
                <w:bCs/>
                <w:sz w:val="24"/>
              </w:rPr>
              <w:t>4、</w:t>
            </w:r>
            <w:r>
              <w:rPr>
                <w:rFonts w:asciiTheme="minorEastAsia" w:hAnsiTheme="minorEastAsia" w:cstheme="minorEastAsia" w:hint="eastAsia"/>
                <w:sz w:val="24"/>
              </w:rPr>
              <w:t>图纸中箱体尺寸不明确的，应以实际安装的电气元件尺寸制作为准；5、工作环境条件要求1）环境温度：—25℃至+50℃，2）相对湿度：日平均值不超过95%、月平均不超过90%（25℃）、相对湿度应符合GB7251.1—1997及GB7251.2—1997标准，3）海拔高度：小于1000m。</w:t>
            </w:r>
          </w:p>
        </w:tc>
      </w:tr>
      <w:tr w:rsidR="00A7221D" w14:paraId="3D207903" w14:textId="77777777">
        <w:trPr>
          <w:trHeight w:hRule="exact" w:val="807"/>
          <w:jc w:val="center"/>
        </w:trPr>
        <w:tc>
          <w:tcPr>
            <w:tcW w:w="1452" w:type="dxa"/>
            <w:vAlign w:val="center"/>
          </w:tcPr>
          <w:p w14:paraId="143716C8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招标文件</w:t>
            </w:r>
          </w:p>
          <w:p w14:paraId="2071AE1B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发放</w:t>
            </w:r>
          </w:p>
          <w:p w14:paraId="4431052B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时间、地点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27A027C7" w14:textId="6009AEEB" w:rsidR="00A7221D" w:rsidRDefault="00000000">
            <w:pPr>
              <w:widowControl/>
              <w:spacing w:line="400" w:lineRule="exac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时间：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>2025</w:t>
            </w:r>
            <w:r>
              <w:rPr>
                <w:rFonts w:asciiTheme="minorEastAsia" w:hAnsiTheme="minorEastAsia" w:cstheme="minorEastAsia" w:hint="eastAsia"/>
                <w:sz w:val="24"/>
              </w:rPr>
              <w:t>年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1 </w:t>
            </w:r>
            <w:r>
              <w:rPr>
                <w:rFonts w:asciiTheme="minorEastAsia" w:hAnsiTheme="minorEastAsia" w:cstheme="minorEastAsia" w:hint="eastAsia"/>
                <w:sz w:val="24"/>
              </w:rPr>
              <w:t>月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2</w:t>
            </w:r>
            <w:r w:rsidR="005F1B08">
              <w:rPr>
                <w:rFonts w:asciiTheme="minorEastAsia" w:hAnsiTheme="minorEastAsia" w:cstheme="minorEastAsia" w:hint="eastAsia"/>
                <w:sz w:val="24"/>
                <w:u w:val="single"/>
              </w:rPr>
              <w:t>4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4"/>
              </w:rPr>
              <w:t>日</w:t>
            </w:r>
          </w:p>
          <w:p w14:paraId="4622B903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地点：西安理工大学高科学院建设办—招标办公室</w:t>
            </w:r>
          </w:p>
        </w:tc>
      </w:tr>
      <w:tr w:rsidR="00A7221D" w14:paraId="0C210718" w14:textId="77777777">
        <w:trPr>
          <w:trHeight w:hRule="exact" w:val="812"/>
          <w:jc w:val="center"/>
        </w:trPr>
        <w:tc>
          <w:tcPr>
            <w:tcW w:w="1452" w:type="dxa"/>
            <w:vAlign w:val="center"/>
          </w:tcPr>
          <w:p w14:paraId="21CF4886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资格预审</w:t>
            </w:r>
          </w:p>
          <w:p w14:paraId="281E0DC1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及考察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24026D1F" w14:textId="77777777" w:rsidR="00A7221D" w:rsidRDefault="00000000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1、投标方请于2025年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2 </w:t>
            </w:r>
            <w:r>
              <w:rPr>
                <w:rFonts w:asciiTheme="minorEastAsia" w:hAnsiTheme="minorEastAsia" w:cstheme="minorEastAsia" w:hint="eastAsia"/>
                <w:sz w:val="24"/>
              </w:rPr>
              <w:t>月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13</w:t>
            </w:r>
            <w:r>
              <w:rPr>
                <w:rFonts w:asciiTheme="minorEastAsia" w:hAnsiTheme="minorEastAsia" w:cstheme="minorEastAsia" w:hint="eastAsia"/>
                <w:sz w:val="24"/>
              </w:rPr>
              <w:t>日前递交公司资质文件（封面注明参与项目、公司名称及联系人和联系方式）。2、考察时间：另行通知。</w:t>
            </w:r>
          </w:p>
        </w:tc>
      </w:tr>
      <w:tr w:rsidR="00A7221D" w14:paraId="77AC793C" w14:textId="77777777">
        <w:trPr>
          <w:trHeight w:hRule="exact" w:val="756"/>
          <w:jc w:val="center"/>
        </w:trPr>
        <w:tc>
          <w:tcPr>
            <w:tcW w:w="1452" w:type="dxa"/>
            <w:vAlign w:val="center"/>
          </w:tcPr>
          <w:p w14:paraId="6A19EC79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投标文件</w:t>
            </w:r>
          </w:p>
          <w:p w14:paraId="7F91C61B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正副本份数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1669E615" w14:textId="77777777" w:rsidR="00A7221D" w:rsidRDefault="00000000">
            <w:pPr>
              <w:spacing w:line="36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sz w:val="24"/>
              </w:rPr>
              <w:t>本标段分：商务标和技术标（</w:t>
            </w:r>
            <w:proofErr w:type="gramStart"/>
            <w:r>
              <w:rPr>
                <w:rFonts w:asciiTheme="minorEastAsia" w:hAnsiTheme="minorEastAsia" w:cstheme="minorEastAsia" w:hint="eastAsia"/>
                <w:b/>
                <w:sz w:val="24"/>
              </w:rPr>
              <w:t>技术标不允许</w:t>
            </w:r>
            <w:proofErr w:type="gramEnd"/>
            <w:r>
              <w:rPr>
                <w:rFonts w:asciiTheme="minorEastAsia" w:hAnsiTheme="minorEastAsia" w:cstheme="minorEastAsia" w:hint="eastAsia"/>
                <w:b/>
                <w:sz w:val="24"/>
              </w:rPr>
              <w:t>出现单价和总价，</w:t>
            </w:r>
            <w:proofErr w:type="gramStart"/>
            <w:r>
              <w:rPr>
                <w:rFonts w:asciiTheme="minorEastAsia" w:hAnsiTheme="minorEastAsia" w:cstheme="minorEastAsia" w:hint="eastAsia"/>
                <w:b/>
                <w:sz w:val="24"/>
              </w:rPr>
              <w:t>技术标需</w:t>
            </w:r>
            <w:proofErr w:type="gramEnd"/>
            <w:r>
              <w:rPr>
                <w:rFonts w:asciiTheme="minorEastAsia" w:hAnsiTheme="minorEastAsia" w:cstheme="minorEastAsia" w:hint="eastAsia"/>
                <w:b/>
                <w:sz w:val="24"/>
              </w:rPr>
              <w:t>U盘拷贝电子版；投标文件密封并加盖法人及法人代表印章）。</w:t>
            </w:r>
          </w:p>
        </w:tc>
      </w:tr>
      <w:tr w:rsidR="00A7221D" w14:paraId="5E13AF42" w14:textId="77777777">
        <w:trPr>
          <w:trHeight w:hRule="exact" w:val="847"/>
          <w:jc w:val="center"/>
        </w:trPr>
        <w:tc>
          <w:tcPr>
            <w:tcW w:w="1452" w:type="dxa"/>
            <w:vAlign w:val="center"/>
          </w:tcPr>
          <w:p w14:paraId="2EB3E92F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投标文件</w:t>
            </w:r>
          </w:p>
          <w:p w14:paraId="4705899D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递交</w:t>
            </w:r>
          </w:p>
          <w:p w14:paraId="3A7D2833" w14:textId="77777777" w:rsidR="00A7221D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截止时间、地点</w:t>
            </w:r>
          </w:p>
        </w:tc>
        <w:tc>
          <w:tcPr>
            <w:tcW w:w="7119" w:type="dxa"/>
            <w:shd w:val="clear" w:color="auto" w:fill="auto"/>
            <w:vAlign w:val="center"/>
          </w:tcPr>
          <w:p w14:paraId="6E7BF009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时间：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>2025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 xml:space="preserve">  2 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 xml:space="preserve">  13 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日12:00前。</w:t>
            </w:r>
          </w:p>
          <w:p w14:paraId="23B47C5D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地点：西安理工大学高科学院泾河校区建设办-招标办公室</w:t>
            </w:r>
          </w:p>
        </w:tc>
      </w:tr>
      <w:tr w:rsidR="00A7221D" w14:paraId="25B4FFE9" w14:textId="77777777">
        <w:trPr>
          <w:trHeight w:hRule="exact" w:val="847"/>
          <w:jc w:val="center"/>
        </w:trPr>
        <w:tc>
          <w:tcPr>
            <w:tcW w:w="8571" w:type="dxa"/>
            <w:gridSpan w:val="2"/>
            <w:vAlign w:val="center"/>
          </w:tcPr>
          <w:p w14:paraId="34376F03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招标联系人：李老师，电话：13468655574。</w:t>
            </w:r>
          </w:p>
          <w:p w14:paraId="4DAA9F7B" w14:textId="77777777" w:rsidR="00A7221D" w:rsidRDefault="00000000">
            <w:pPr>
              <w:pStyle w:val="ab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现场技术咨询：佘工，电话：13991146459。</w:t>
            </w:r>
          </w:p>
        </w:tc>
      </w:tr>
    </w:tbl>
    <w:p w14:paraId="2BCA5966" w14:textId="77777777" w:rsidR="00A7221D" w:rsidRDefault="00000000">
      <w:pPr>
        <w:spacing w:beforeLines="50" w:before="156" w:afterLines="50" w:after="156" w:line="400" w:lineRule="exact"/>
        <w:ind w:leftChars="-200" w:left="-420" w:firstLineChars="1100" w:firstLine="3534"/>
        <w:jc w:val="left"/>
        <w:rPr>
          <w:rFonts w:ascii="仿宋" w:eastAsia="仿宋" w:hAnsi="仿宋" w:cs="仿宋" w:hint="eastAsia"/>
          <w:sz w:val="28"/>
          <w:szCs w:val="28"/>
        </w:rPr>
        <w:sectPr w:rsidR="00A7221D">
          <w:pgSz w:w="11906" w:h="16838"/>
          <w:pgMar w:top="1247" w:right="1797" w:bottom="1276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一、招 标 书</w:t>
      </w:r>
    </w:p>
    <w:p w14:paraId="0CD46A09" w14:textId="77777777" w:rsidR="00A7221D" w:rsidRDefault="00000000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二、履约保证金缴纳说明</w:t>
      </w:r>
    </w:p>
    <w:p w14:paraId="4BF495CA" w14:textId="77777777" w:rsidR="00A7221D" w:rsidRDefault="00000000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各投标单位：</w:t>
      </w:r>
    </w:p>
    <w:p w14:paraId="01233AE8" w14:textId="77777777" w:rsidR="00A7221D" w:rsidRDefault="00000000">
      <w:pPr>
        <w:ind w:firstLine="645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经开标评标后，根据结果，发包方向中标方发放《中标通知书》，中标方须在接到通知后3日内向发包方支付履约保证金，即合同约定金额的5%。及时联系发包方签订合同。履约保证金在中标方货物进场后且完全履行合同的，中标方可向发包方申请无息退还履约保证金。</w:t>
      </w:r>
    </w:p>
    <w:p w14:paraId="3F978590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逾期支付履约保证金及签订合同的视为放弃中标资格，同时须在提出放弃之日起3日内向发包方支付投标项目总金额的3%违约金。</w:t>
      </w:r>
    </w:p>
    <w:p w14:paraId="32EBB065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16DAD1C9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63AEBD3F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419F00B0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0BEA41DF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34EDCB00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21918150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661AAA62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28076704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3F07D022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29C86D5D" w14:textId="77777777" w:rsidR="00A7221D" w:rsidRDefault="00000000">
      <w:pPr>
        <w:ind w:firstLineChars="1900" w:firstLine="532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西安理工大学高科学院</w:t>
      </w:r>
    </w:p>
    <w:p w14:paraId="0918476E" w14:textId="77777777" w:rsidR="00A7221D" w:rsidRDefault="00000000">
      <w:pPr>
        <w:ind w:firstLineChars="2300" w:firstLine="644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建设办</w:t>
      </w:r>
    </w:p>
    <w:p w14:paraId="0378F4BF" w14:textId="7E12296C" w:rsidR="00A7221D" w:rsidRDefault="00000000">
      <w:pPr>
        <w:ind w:firstLineChars="1800" w:firstLine="5040"/>
        <w:rPr>
          <w:rFonts w:asciiTheme="minorEastAsia" w:hAnsiTheme="minorEastAsia" w:cstheme="minorEastAsia" w:hint="eastAsia"/>
          <w:sz w:val="28"/>
          <w:szCs w:val="28"/>
        </w:rPr>
        <w:sectPr w:rsidR="00A7221D">
          <w:pgSz w:w="11906" w:h="16838"/>
          <w:pgMar w:top="964" w:right="1797" w:bottom="851" w:left="1797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cstheme="minorEastAsia" w:hint="eastAsia"/>
          <w:sz w:val="28"/>
          <w:szCs w:val="28"/>
        </w:rPr>
        <w:t>二零二五年元月二十</w:t>
      </w:r>
      <w:r w:rsidR="005F1B08">
        <w:rPr>
          <w:rFonts w:asciiTheme="minorEastAsia" w:hAnsiTheme="minorEastAsia" w:cstheme="minorEastAsia" w:hint="eastAsia"/>
          <w:sz w:val="28"/>
          <w:szCs w:val="28"/>
        </w:rPr>
        <w:t>四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14:paraId="5251F630" w14:textId="77777777" w:rsidR="00A7221D" w:rsidRDefault="00000000">
      <w:pPr>
        <w:numPr>
          <w:ilvl w:val="0"/>
          <w:numId w:val="3"/>
        </w:numPr>
        <w:jc w:val="center"/>
        <w:rPr>
          <w:rFonts w:asciiTheme="minorEastAsia" w:hAnsiTheme="minorEastAsia" w:cstheme="minorEastAsia" w:hint="eastAsia"/>
          <w:sz w:val="36"/>
          <w:szCs w:val="36"/>
        </w:rPr>
      </w:pPr>
      <w:r>
        <w:rPr>
          <w:rFonts w:asciiTheme="minorEastAsia" w:hAnsiTheme="minorEastAsia" w:cstheme="minorEastAsia" w:hint="eastAsia"/>
          <w:sz w:val="36"/>
          <w:szCs w:val="36"/>
        </w:rPr>
        <w:lastRenderedPageBreak/>
        <w:t>投标承诺书</w:t>
      </w:r>
    </w:p>
    <w:p w14:paraId="2D5E6F1F" w14:textId="77777777" w:rsidR="00A7221D" w:rsidRDefault="00000000">
      <w:pPr>
        <w:spacing w:line="400" w:lineRule="exact"/>
        <w:rPr>
          <w:rFonts w:asciiTheme="minorEastAsia" w:hAnsiTheme="minorEastAsia" w:cstheme="minorEastAsia" w:hint="eastAsia"/>
          <w:b/>
          <w:bCs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致：西安理工大学高科学院建设办（发包方）</w:t>
      </w:r>
    </w:p>
    <w:p w14:paraId="1AD9D061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1、</w:t>
      </w:r>
      <w:r>
        <w:rPr>
          <w:rFonts w:asciiTheme="minorEastAsia" w:hAnsiTheme="minorEastAsia" w:cstheme="minorEastAsia" w:hint="eastAsia"/>
          <w:sz w:val="28"/>
          <w:szCs w:val="28"/>
        </w:rPr>
        <w:t>审阅招标文件与施工图纸及勘察后，我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方</w:t>
      </w:r>
      <w:r>
        <w:rPr>
          <w:rFonts w:asciiTheme="minorEastAsia" w:hAnsiTheme="minorEastAsia" w:cstheme="minorEastAsia" w:hint="eastAsia"/>
          <w:sz w:val="28"/>
          <w:szCs w:val="28"/>
        </w:rPr>
        <w:t>完成西安理工大学高科学院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A55办公楼配电箱、柜采购投标报价</w:t>
      </w:r>
      <w:r>
        <w:rPr>
          <w:rFonts w:asciiTheme="minorEastAsia" w:hAnsiTheme="minorEastAsia" w:cstheme="minorEastAsia" w:hint="eastAsia"/>
          <w:sz w:val="28"/>
          <w:szCs w:val="28"/>
        </w:rPr>
        <w:t>的编制，详见投标预算书和材料、设备报价单。</w:t>
      </w:r>
    </w:p>
    <w:p w14:paraId="311BE418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2、</w:t>
      </w:r>
      <w:r>
        <w:rPr>
          <w:rFonts w:asciiTheme="minorEastAsia" w:hAnsiTheme="minorEastAsia" w:cstheme="minorEastAsia" w:hint="eastAsia"/>
          <w:sz w:val="28"/>
          <w:szCs w:val="28"/>
        </w:rPr>
        <w:t>若我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方</w:t>
      </w:r>
      <w:r>
        <w:rPr>
          <w:rFonts w:asciiTheme="minorEastAsia" w:hAnsiTheme="minorEastAsia" w:cstheme="minorEastAsia" w:hint="eastAsia"/>
          <w:sz w:val="28"/>
          <w:szCs w:val="28"/>
        </w:rPr>
        <w:t>中标，将履行以下承诺：</w:t>
      </w:r>
    </w:p>
    <w:p w14:paraId="160A31CE" w14:textId="77777777" w:rsidR="00A7221D" w:rsidRDefault="00000000">
      <w:pPr>
        <w:spacing w:line="400" w:lineRule="exact"/>
        <w:ind w:firstLineChars="100" w:firstLine="28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（1）在接到《中标通知书》3日内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支付完毕</w:t>
      </w:r>
      <w:r>
        <w:rPr>
          <w:rFonts w:asciiTheme="minorEastAsia" w:hAnsiTheme="minorEastAsia" w:cstheme="minorEastAsia" w:hint="eastAsia"/>
          <w:sz w:val="28"/>
          <w:szCs w:val="28"/>
        </w:rPr>
        <w:t>履约保证金（合同金额的5%，进场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施工约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1/3进度时申请无息退还），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若</w:t>
      </w:r>
      <w:r>
        <w:rPr>
          <w:rFonts w:asciiTheme="minorEastAsia" w:hAnsiTheme="minorEastAsia" w:cstheme="minorEastAsia" w:hint="eastAsia"/>
          <w:sz w:val="28"/>
          <w:szCs w:val="28"/>
        </w:rPr>
        <w:t>逾期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支付</w:t>
      </w:r>
      <w:r>
        <w:rPr>
          <w:rFonts w:asciiTheme="minorEastAsia" w:hAnsiTheme="minorEastAsia" w:cstheme="minorEastAsia" w:hint="eastAsia"/>
          <w:sz w:val="28"/>
          <w:szCs w:val="28"/>
        </w:rPr>
        <w:t>履约保证金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自愿</w:t>
      </w:r>
      <w:r>
        <w:rPr>
          <w:rFonts w:asciiTheme="minorEastAsia" w:hAnsiTheme="minorEastAsia" w:cstheme="minorEastAsia" w:hint="eastAsia"/>
          <w:sz w:val="28"/>
          <w:szCs w:val="28"/>
        </w:rPr>
        <w:t>承担该投标项目预算总金额的3%违约金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并放弃中标资格</w:t>
      </w:r>
      <w:r>
        <w:rPr>
          <w:rFonts w:asciiTheme="minorEastAsia" w:hAnsiTheme="minorEastAsia" w:cstheme="minorEastAsia" w:hint="eastAsia"/>
          <w:sz w:val="28"/>
          <w:szCs w:val="28"/>
        </w:rPr>
        <w:t>，在提出放弃之时3日内向发包方缴纳。</w:t>
      </w:r>
    </w:p>
    <w:p w14:paraId="20257172" w14:textId="77777777" w:rsidR="00A7221D" w:rsidRDefault="00000000">
      <w:pPr>
        <w:spacing w:line="400" w:lineRule="exact"/>
        <w:ind w:firstLineChars="100" w:firstLine="28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（2）在签订合同后，未按发包方要求的时间组织材料、设备进场。自愿向发包方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支付</w:t>
      </w:r>
      <w:r>
        <w:rPr>
          <w:rFonts w:asciiTheme="minorEastAsia" w:hAnsiTheme="minorEastAsia" w:cstheme="minorEastAsia" w:hint="eastAsia"/>
          <w:sz w:val="28"/>
          <w:szCs w:val="28"/>
        </w:rPr>
        <w:t>投标项目总金额的3%作为违约金，同时承担合同解除的其他违约责任。</w:t>
      </w:r>
    </w:p>
    <w:p w14:paraId="577DF270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3、</w:t>
      </w:r>
      <w:r>
        <w:rPr>
          <w:rFonts w:asciiTheme="minorEastAsia" w:hAnsiTheme="minorEastAsia" w:cstheme="minorEastAsia" w:hint="eastAsia"/>
          <w:sz w:val="28"/>
          <w:szCs w:val="28"/>
        </w:rPr>
        <w:t>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方</w:t>
      </w:r>
      <w:r>
        <w:rPr>
          <w:rFonts w:asciiTheme="minorEastAsia" w:hAnsiTheme="minorEastAsia" w:cstheme="minorEastAsia" w:hint="eastAsia"/>
          <w:sz w:val="28"/>
          <w:szCs w:val="28"/>
        </w:rPr>
        <w:t>同意本投标书的有效期从回标至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正式</w:t>
      </w:r>
      <w:r>
        <w:rPr>
          <w:rFonts w:asciiTheme="minorEastAsia" w:hAnsiTheme="minorEastAsia" w:cstheme="minorEastAsia" w:hint="eastAsia"/>
          <w:sz w:val="28"/>
          <w:szCs w:val="28"/>
        </w:rPr>
        <w:t>合同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履行</w:t>
      </w:r>
      <w:r>
        <w:rPr>
          <w:rFonts w:asciiTheme="minorEastAsia" w:hAnsiTheme="minorEastAsia" w:cstheme="minorEastAsia" w:hint="eastAsia"/>
          <w:sz w:val="28"/>
          <w:szCs w:val="28"/>
        </w:rPr>
        <w:t>完毕，在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投标书有效期及正式合同履行期</w:t>
      </w:r>
      <w:r>
        <w:rPr>
          <w:rFonts w:asciiTheme="minorEastAsia" w:hAnsiTheme="minorEastAsia" w:cstheme="minorEastAsia" w:hint="eastAsia"/>
          <w:sz w:val="28"/>
          <w:szCs w:val="28"/>
        </w:rPr>
        <w:t>内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，</w:t>
      </w:r>
      <w:r>
        <w:rPr>
          <w:rFonts w:asciiTheme="minorEastAsia" w:hAnsiTheme="minorEastAsia" w:cstheme="minorEastAsia" w:hint="eastAsia"/>
          <w:sz w:val="28"/>
          <w:szCs w:val="28"/>
        </w:rPr>
        <w:t>予以接纳对我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方</w:t>
      </w:r>
      <w:r>
        <w:rPr>
          <w:rFonts w:asciiTheme="minorEastAsia" w:hAnsiTheme="minorEastAsia" w:cstheme="minorEastAsia" w:hint="eastAsia"/>
          <w:sz w:val="28"/>
          <w:szCs w:val="28"/>
        </w:rPr>
        <w:t>的约束力。</w:t>
      </w:r>
    </w:p>
    <w:p w14:paraId="15CA8C3B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4、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我方</w:t>
      </w:r>
      <w:r>
        <w:rPr>
          <w:rFonts w:asciiTheme="minorEastAsia" w:hAnsiTheme="minorEastAsia" w:cstheme="minorEastAsia" w:hint="eastAsia"/>
          <w:sz w:val="28"/>
          <w:szCs w:val="28"/>
        </w:rPr>
        <w:t>同意本投标书的有效期和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正式</w:t>
      </w:r>
      <w:r>
        <w:rPr>
          <w:rFonts w:asciiTheme="minorEastAsia" w:hAnsiTheme="minorEastAsia" w:cstheme="minorEastAsia" w:hint="eastAsia"/>
          <w:sz w:val="28"/>
          <w:szCs w:val="28"/>
        </w:rPr>
        <w:t>合同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履行期间</w:t>
      </w:r>
      <w:r>
        <w:rPr>
          <w:rFonts w:asciiTheme="minorEastAsia" w:hAnsiTheme="minorEastAsia" w:cstheme="minorEastAsia" w:hint="eastAsia"/>
          <w:sz w:val="28"/>
          <w:szCs w:val="28"/>
        </w:rPr>
        <w:t>一致，在履行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正式合同期间</w:t>
      </w:r>
      <w:r>
        <w:rPr>
          <w:rFonts w:asciiTheme="minorEastAsia" w:hAnsiTheme="minorEastAsia" w:cstheme="minorEastAsia" w:hint="eastAsia"/>
          <w:sz w:val="28"/>
          <w:szCs w:val="28"/>
        </w:rPr>
        <w:t>，本投标书对双方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亦</w:t>
      </w:r>
      <w:r>
        <w:rPr>
          <w:rFonts w:asciiTheme="minorEastAsia" w:hAnsiTheme="minorEastAsia" w:cstheme="minorEastAsia" w:hint="eastAsia"/>
          <w:sz w:val="28"/>
          <w:szCs w:val="28"/>
        </w:rPr>
        <w:t>具有约束力。</w:t>
      </w:r>
    </w:p>
    <w:p w14:paraId="1672693C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5、</w:t>
      </w:r>
      <w:r>
        <w:rPr>
          <w:rFonts w:asciiTheme="minorEastAsia" w:hAnsiTheme="minorEastAsia" w:cstheme="minorEastAsia" w:hint="eastAsia"/>
          <w:sz w:val="28"/>
          <w:szCs w:val="28"/>
        </w:rPr>
        <w:t>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方承诺</w:t>
      </w:r>
      <w:r>
        <w:rPr>
          <w:rFonts w:asciiTheme="minorEastAsia" w:hAnsiTheme="minorEastAsia" w:cstheme="minorEastAsia" w:hint="eastAsia"/>
          <w:sz w:val="28"/>
          <w:szCs w:val="28"/>
        </w:rPr>
        <w:t>在中标通知书收到后10</w:t>
      </w:r>
      <w:proofErr w:type="gramStart"/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日</w:t>
      </w:r>
      <w:r>
        <w:rPr>
          <w:rFonts w:asciiTheme="minorEastAsia" w:hAnsiTheme="minorEastAsia" w:cstheme="minorEastAsia" w:hint="eastAsia"/>
          <w:sz w:val="28"/>
          <w:szCs w:val="28"/>
        </w:rPr>
        <w:t>内与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发包人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协商签署正式</w:t>
      </w:r>
      <w:r>
        <w:rPr>
          <w:rFonts w:asciiTheme="minorEastAsia" w:hAnsiTheme="minorEastAsia" w:cstheme="minorEastAsia" w:hint="eastAsia"/>
          <w:sz w:val="28"/>
          <w:szCs w:val="28"/>
        </w:rPr>
        <w:t>合同事宜，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若</w:t>
      </w:r>
      <w:r>
        <w:rPr>
          <w:rFonts w:asciiTheme="minorEastAsia" w:hAnsiTheme="minorEastAsia" w:cstheme="minorEastAsia" w:hint="eastAsia"/>
          <w:sz w:val="28"/>
          <w:szCs w:val="28"/>
        </w:rPr>
        <w:t>10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日</w:t>
      </w:r>
      <w:r>
        <w:rPr>
          <w:rFonts w:asciiTheme="minorEastAsia" w:hAnsiTheme="minorEastAsia" w:cstheme="minorEastAsia" w:hint="eastAsia"/>
          <w:sz w:val="28"/>
          <w:szCs w:val="28"/>
        </w:rPr>
        <w:t>内未与发包人联系，视为自动弃权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中标资格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14:paraId="3E3BE64F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6、</w:t>
      </w:r>
      <w:r>
        <w:rPr>
          <w:rFonts w:asciiTheme="minorEastAsia" w:hAnsiTheme="minorEastAsia" w:cstheme="minorEastAsia" w:hint="eastAsia"/>
          <w:sz w:val="28"/>
          <w:szCs w:val="28"/>
        </w:rPr>
        <w:t>我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方</w:t>
      </w:r>
      <w:proofErr w:type="gramStart"/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承诺</w:t>
      </w:r>
      <w:r>
        <w:rPr>
          <w:rFonts w:asciiTheme="minorEastAsia" w:hAnsiTheme="minorEastAsia" w:cstheme="minorEastAsia" w:hint="eastAsia"/>
          <w:sz w:val="28"/>
          <w:szCs w:val="28"/>
        </w:rPr>
        <w:t>按招投标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文件的要求兑现承诺和优惠条件等。</w:t>
      </w:r>
    </w:p>
    <w:p w14:paraId="1AFF316E" w14:textId="77777777" w:rsidR="00A7221D" w:rsidRDefault="00000000">
      <w:pPr>
        <w:spacing w:line="400" w:lineRule="exact"/>
        <w:ind w:firstLineChars="200" w:firstLine="562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>7、</w:t>
      </w:r>
      <w:r>
        <w:rPr>
          <w:rFonts w:asciiTheme="minorEastAsia" w:hAnsiTheme="minorEastAsia" w:cstheme="minorEastAsia" w:hint="eastAsia"/>
          <w:sz w:val="28"/>
          <w:szCs w:val="28"/>
        </w:rPr>
        <w:t>我们明白发包方不一定接纳最低价格的投标或收到的任何投标，亦不会要求解释选择任何投标单位及中标单位的原因。</w:t>
      </w:r>
    </w:p>
    <w:p w14:paraId="4B17FC70" w14:textId="77777777" w:rsidR="00A7221D" w:rsidRDefault="00000000">
      <w:pPr>
        <w:tabs>
          <w:tab w:val="left" w:pos="6495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投标单位名称：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ab/>
      </w:r>
      <w:r>
        <w:rPr>
          <w:rFonts w:asciiTheme="minorEastAsia" w:hAnsiTheme="minorEastAsia" w:cstheme="minorEastAsia" w:hint="eastAsia"/>
          <w:sz w:val="28"/>
          <w:szCs w:val="28"/>
        </w:rPr>
        <w:t>（公司盖章）</w:t>
      </w:r>
    </w:p>
    <w:p w14:paraId="723C265B" w14:textId="77777777" w:rsidR="00A7221D" w:rsidRDefault="00000000">
      <w:pPr>
        <w:tabs>
          <w:tab w:val="right" w:pos="8306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营业执照号码：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ab/>
      </w:r>
    </w:p>
    <w:p w14:paraId="089870D1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投标人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（盖章）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5B2CA9DC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法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定代表人（</w:t>
      </w:r>
      <w:r>
        <w:rPr>
          <w:rFonts w:asciiTheme="minorEastAsia" w:hAnsiTheme="minorEastAsia" w:cstheme="minorEastAsia" w:hint="eastAsia"/>
          <w:sz w:val="28"/>
          <w:szCs w:val="28"/>
        </w:rPr>
        <w:t>签字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5B7D5601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公司地址：                            </w:t>
      </w:r>
    </w:p>
    <w:p w14:paraId="72595294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联系方式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67C1FF62" w14:textId="77777777" w:rsidR="00A7221D" w:rsidRDefault="00000000">
      <w:pPr>
        <w:ind w:firstLineChars="1700" w:firstLine="47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日期：二零二五年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元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14:paraId="186F4A1D" w14:textId="77777777" w:rsidR="00A7221D" w:rsidRDefault="00A7221D">
      <w:pPr>
        <w:jc w:val="center"/>
        <w:rPr>
          <w:ins w:id="0" w:author="xb21cn" w:date="2021-01-28T11:23:00Z"/>
          <w:rFonts w:ascii="仿宋" w:eastAsia="仿宋" w:hAnsi="仿宋" w:cs="仿宋" w:hint="eastAsia"/>
          <w:sz w:val="44"/>
          <w:szCs w:val="44"/>
        </w:rPr>
        <w:sectPr w:rsidR="00A722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07B0984" w14:textId="77777777" w:rsidR="00A7221D" w:rsidRDefault="00000000">
      <w:pPr>
        <w:jc w:val="center"/>
        <w:rPr>
          <w:rFonts w:asciiTheme="minorEastAsia" w:hAnsiTheme="minorEastAsia" w:cstheme="minorEastAsia" w:hint="eastAsia"/>
          <w:sz w:val="32"/>
          <w:szCs w:val="32"/>
        </w:rPr>
      </w:pPr>
      <w:r>
        <w:rPr>
          <w:rFonts w:asciiTheme="minorEastAsia" w:hAnsiTheme="minorEastAsia" w:cstheme="minorEastAsia" w:hint="eastAsia"/>
          <w:sz w:val="44"/>
          <w:szCs w:val="44"/>
        </w:rPr>
        <w:lastRenderedPageBreak/>
        <w:t>四、授权委托书</w:t>
      </w:r>
    </w:p>
    <w:p w14:paraId="0B28AB4D" w14:textId="77777777" w:rsidR="00A7221D" w:rsidRDefault="00A7221D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3240721B" w14:textId="77777777" w:rsidR="00A7221D" w:rsidRDefault="00000000">
      <w:pPr>
        <w:rPr>
          <w:rFonts w:asciiTheme="minorEastAsia" w:hAnsiTheme="minorEastAsia" w:cstheme="minorEastAsia" w:hint="eastAsia"/>
          <w:b/>
          <w:bCs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西安理工大学高科学院新建办：</w:t>
      </w:r>
    </w:p>
    <w:p w14:paraId="6D663F93" w14:textId="77777777" w:rsidR="00A7221D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兹委托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身份证号码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sz w:val="28"/>
          <w:szCs w:val="28"/>
        </w:rPr>
        <w:t>职务：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sz w:val="28"/>
          <w:szCs w:val="28"/>
        </w:rPr>
        <w:t>）代本公司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处理向</w:t>
      </w:r>
      <w:r>
        <w:rPr>
          <w:rFonts w:asciiTheme="minorEastAsia" w:hAnsiTheme="minorEastAsia" w:cstheme="minorEastAsia" w:hint="eastAsia"/>
          <w:sz w:val="28"/>
          <w:szCs w:val="28"/>
        </w:rPr>
        <w:t>西安理工大学高科学院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发包的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A55办公楼配电箱、柜采购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lang w:eastAsia="zh-Hans"/>
        </w:rPr>
        <w:t>项目</w:t>
      </w:r>
      <w:r>
        <w:rPr>
          <w:rFonts w:asciiTheme="minorEastAsia" w:hAnsiTheme="minorEastAsia" w:cstheme="minorEastAsia" w:hint="eastAsia"/>
          <w:sz w:val="28"/>
          <w:szCs w:val="28"/>
        </w:rPr>
        <w:t>的投标事宜，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现授权其以</w:t>
      </w:r>
      <w:r>
        <w:rPr>
          <w:rFonts w:asciiTheme="minorEastAsia" w:hAnsiTheme="minorEastAsia" w:cstheme="minorEastAsia" w:hint="eastAsia"/>
          <w:sz w:val="28"/>
          <w:szCs w:val="28"/>
        </w:rPr>
        <w:t>本公司的名义签署投标书，并进行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正式</w:t>
      </w:r>
      <w:r>
        <w:rPr>
          <w:rFonts w:asciiTheme="minorEastAsia" w:hAnsiTheme="minorEastAsia" w:cstheme="minorEastAsia" w:hint="eastAsia"/>
          <w:sz w:val="28"/>
          <w:szCs w:val="28"/>
        </w:rPr>
        <w:t>合同谈判和处理与之有关的一切事项。</w:t>
      </w:r>
    </w:p>
    <w:p w14:paraId="06A1D0B9" w14:textId="77777777" w:rsidR="00A7221D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同时委托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</w:t>
      </w:r>
      <w:r>
        <w:rPr>
          <w:rFonts w:asciiTheme="minorEastAsia" w:hAnsiTheme="minorEastAsia" w:cstheme="minorEastAsia" w:hint="eastAsia"/>
          <w:sz w:val="28"/>
          <w:szCs w:val="28"/>
        </w:rPr>
        <w:t>（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身份证号码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sz w:val="28"/>
          <w:szCs w:val="28"/>
        </w:rPr>
        <w:t>岗位：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为</w:t>
      </w:r>
      <w:r>
        <w:rPr>
          <w:rFonts w:asciiTheme="minorEastAsia" w:hAnsiTheme="minorEastAsia" w:cstheme="minorEastAsia" w:hint="eastAsia"/>
          <w:sz w:val="28"/>
          <w:szCs w:val="28"/>
        </w:rPr>
        <w:t>本公司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承包施工</w:t>
      </w:r>
      <w:r>
        <w:rPr>
          <w:rFonts w:asciiTheme="minorEastAsia" w:hAnsiTheme="minorEastAsia" w:cstheme="minorEastAsia" w:hint="eastAsia"/>
          <w:sz w:val="28"/>
          <w:szCs w:val="28"/>
        </w:rPr>
        <w:t>西安理工大学高科学院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A55办公楼配电</w:t>
      </w:r>
      <w:proofErr w:type="gramStart"/>
      <w:r>
        <w:rPr>
          <w:rFonts w:asciiTheme="minorEastAsia" w:hAnsiTheme="minorEastAsia" w:cstheme="minorEastAsia" w:hint="eastAsia"/>
          <w:sz w:val="28"/>
          <w:szCs w:val="28"/>
          <w:u w:val="single"/>
        </w:rPr>
        <w:t>箱设备</w:t>
      </w:r>
      <w:proofErr w:type="gramEnd"/>
      <w:r>
        <w:rPr>
          <w:rFonts w:asciiTheme="minorEastAsia" w:hAnsiTheme="minorEastAsia" w:cstheme="minorEastAsia" w:hint="eastAsia"/>
          <w:sz w:val="28"/>
          <w:szCs w:val="28"/>
          <w:u w:val="single"/>
        </w:rPr>
        <w:t>采购</w:t>
      </w:r>
      <w:r>
        <w:rPr>
          <w:rFonts w:asciiTheme="minorEastAsia" w:hAnsiTheme="minorEastAsia" w:cstheme="minorEastAsia" w:hint="eastAsia"/>
          <w:sz w:val="28"/>
          <w:szCs w:val="28"/>
        </w:rPr>
        <w:t>的项目经理，协助投标委托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人</w:t>
      </w:r>
      <w:r>
        <w:rPr>
          <w:rFonts w:asciiTheme="minorEastAsia" w:hAnsiTheme="minorEastAsia" w:cstheme="minorEastAsia" w:hint="eastAsia"/>
          <w:sz w:val="28"/>
          <w:szCs w:val="28"/>
          <w:u w:val="single"/>
          <w:lang w:eastAsia="zh-Hans"/>
        </w:rPr>
        <w:t xml:space="preserve">          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进行</w:t>
      </w:r>
      <w:r>
        <w:rPr>
          <w:rFonts w:asciiTheme="minorEastAsia" w:hAnsiTheme="minorEastAsia" w:cstheme="minorEastAsia" w:hint="eastAsia"/>
          <w:sz w:val="28"/>
          <w:szCs w:val="28"/>
        </w:rPr>
        <w:t>合同谈判。</w:t>
      </w:r>
    </w:p>
    <w:p w14:paraId="08D0EAB4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  <w:lang w:eastAsia="zh-Hans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本授权期限自签字盖章之日生效至双方签订正式合同之日终止。</w:t>
      </w:r>
    </w:p>
    <w:p w14:paraId="51C8B649" w14:textId="77777777" w:rsidR="00A7221D" w:rsidRDefault="00A7221D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  <w:lang w:eastAsia="zh-Hans"/>
        </w:rPr>
      </w:pPr>
    </w:p>
    <w:p w14:paraId="1C05DF85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  <w:lang w:eastAsia="zh-Hans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被委托人联系方式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285CB25B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被委托人</w:t>
      </w:r>
      <w:r>
        <w:rPr>
          <w:rFonts w:asciiTheme="minorEastAsia" w:hAnsiTheme="minorEastAsia" w:cstheme="minorEastAsia" w:hint="eastAsia"/>
          <w:sz w:val="28"/>
          <w:szCs w:val="28"/>
        </w:rPr>
        <w:t>地址：</w:t>
      </w:r>
    </w:p>
    <w:p w14:paraId="07331A04" w14:textId="77777777" w:rsidR="00A7221D" w:rsidRDefault="00000000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</w:p>
    <w:p w14:paraId="4E79AD78" w14:textId="77777777" w:rsidR="00A7221D" w:rsidRDefault="00A7221D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2D00C044" w14:textId="77777777" w:rsidR="00A7221D" w:rsidRDefault="00000000">
      <w:pPr>
        <w:ind w:firstLineChars="1750" w:firstLine="490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委托人（</w:t>
      </w:r>
      <w:r>
        <w:rPr>
          <w:rFonts w:asciiTheme="minorEastAsia" w:hAnsiTheme="minorEastAsia" w:cstheme="minorEastAsia" w:hint="eastAsia"/>
          <w:sz w:val="28"/>
          <w:szCs w:val="28"/>
        </w:rPr>
        <w:t>盖章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10DCCB38" w14:textId="77777777" w:rsidR="00A7221D" w:rsidRDefault="00000000">
      <w:pPr>
        <w:jc w:val="lef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法定代表人（签字）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016CE702" w14:textId="77777777" w:rsidR="00A7221D" w:rsidRDefault="00000000">
      <w:pPr>
        <w:ind w:firstLineChars="1750" w:firstLine="4900"/>
        <w:jc w:val="lef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被委托人（</w:t>
      </w:r>
      <w:r>
        <w:rPr>
          <w:rFonts w:asciiTheme="minorEastAsia" w:hAnsiTheme="minorEastAsia" w:cstheme="minorEastAsia" w:hint="eastAsia"/>
          <w:sz w:val="28"/>
          <w:szCs w:val="28"/>
        </w:rPr>
        <w:t>签字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49E6EC07" w14:textId="77777777" w:rsidR="00A7221D" w:rsidRDefault="00000000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日期：二零二五年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元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14:paraId="3AF99A24" w14:textId="77777777" w:rsidR="00A7221D" w:rsidRDefault="00A7221D">
      <w:pPr>
        <w:jc w:val="center"/>
        <w:rPr>
          <w:rFonts w:asciiTheme="minorEastAsia" w:hAnsiTheme="minorEastAsia" w:cstheme="minorEastAsia" w:hint="eastAsia"/>
          <w:sz w:val="44"/>
          <w:szCs w:val="44"/>
        </w:rPr>
      </w:pPr>
    </w:p>
    <w:p w14:paraId="149B34F7" w14:textId="77777777" w:rsidR="00A7221D" w:rsidRDefault="00A7221D">
      <w:pPr>
        <w:jc w:val="center"/>
        <w:rPr>
          <w:rFonts w:asciiTheme="minorEastAsia" w:hAnsiTheme="minorEastAsia" w:cstheme="minorEastAsia" w:hint="eastAsia"/>
          <w:sz w:val="44"/>
          <w:szCs w:val="44"/>
        </w:rPr>
        <w:sectPr w:rsidR="00A7221D">
          <w:pgSz w:w="11906" w:h="16838"/>
          <w:pgMar w:top="1157" w:right="1293" w:bottom="1157" w:left="1689" w:header="851" w:footer="992" w:gutter="0"/>
          <w:cols w:space="0"/>
          <w:docGrid w:type="lines" w:linePitch="312"/>
        </w:sectPr>
      </w:pPr>
    </w:p>
    <w:p w14:paraId="214BB210" w14:textId="77777777" w:rsidR="00A7221D" w:rsidRDefault="00000000">
      <w:pPr>
        <w:jc w:val="center"/>
        <w:rPr>
          <w:rFonts w:asciiTheme="minorEastAsia" w:hAnsiTheme="minorEastAsia" w:cstheme="minorEastAsia" w:hint="eastAsia"/>
          <w:sz w:val="44"/>
          <w:szCs w:val="44"/>
        </w:rPr>
      </w:pPr>
      <w:r>
        <w:rPr>
          <w:rFonts w:asciiTheme="minorEastAsia" w:hAnsiTheme="minorEastAsia" w:cstheme="minorEastAsia" w:hint="eastAsia"/>
          <w:sz w:val="44"/>
          <w:szCs w:val="44"/>
        </w:rPr>
        <w:lastRenderedPageBreak/>
        <w:t>五、投标报价表</w:t>
      </w:r>
    </w:p>
    <w:p w14:paraId="6FFACA7B" w14:textId="77777777" w:rsidR="00A7221D" w:rsidRDefault="00A7221D">
      <w:pPr>
        <w:rPr>
          <w:rFonts w:asciiTheme="minorEastAsia" w:hAnsiTheme="minorEastAsia" w:cstheme="minorEastAsia" w:hint="eastAsia"/>
          <w:sz w:val="44"/>
          <w:szCs w:val="44"/>
        </w:rPr>
      </w:pPr>
    </w:p>
    <w:p w14:paraId="0336B325" w14:textId="77777777" w:rsidR="00A7221D" w:rsidRDefault="00000000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西安理工大学高科学院新建办：</w:t>
      </w:r>
    </w:p>
    <w:p w14:paraId="648339A1" w14:textId="77777777" w:rsidR="00A7221D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西安理工大学高科学院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A55办公楼配电箱、柜采购</w:t>
      </w:r>
      <w:r>
        <w:rPr>
          <w:rFonts w:asciiTheme="minorEastAsia" w:hAnsiTheme="minorEastAsia" w:cstheme="minorEastAsia" w:hint="eastAsia"/>
          <w:sz w:val="28"/>
          <w:szCs w:val="28"/>
        </w:rPr>
        <w:t>的投标总报价</w:t>
      </w:r>
    </w:p>
    <w:p w14:paraId="1946AF42" w14:textId="77777777" w:rsidR="00A7221D" w:rsidRDefault="00000000">
      <w:pPr>
        <w:tabs>
          <w:tab w:val="left" w:pos="180"/>
        </w:tabs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为：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cstheme="minorEastAsia" w:hint="eastAsia"/>
          <w:sz w:val="28"/>
          <w:szCs w:val="28"/>
        </w:rPr>
        <w:t>元，人民币大写：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cstheme="minorEastAsia" w:hint="eastAsia"/>
          <w:sz w:val="28"/>
          <w:szCs w:val="28"/>
        </w:rPr>
        <w:t>整。</w:t>
      </w:r>
    </w:p>
    <w:p w14:paraId="47BE3252" w14:textId="77777777" w:rsidR="00A7221D" w:rsidRDefault="00A7221D">
      <w:pPr>
        <w:tabs>
          <w:tab w:val="left" w:pos="180"/>
        </w:tabs>
        <w:jc w:val="center"/>
        <w:rPr>
          <w:rFonts w:asciiTheme="minorEastAsia" w:hAnsiTheme="minorEastAsia" w:cstheme="minorEastAsia" w:hint="eastAsia"/>
          <w:sz w:val="28"/>
          <w:szCs w:val="28"/>
        </w:rPr>
      </w:pPr>
    </w:p>
    <w:p w14:paraId="669D483B" w14:textId="77777777" w:rsidR="00A7221D" w:rsidRDefault="00000000">
      <w:pPr>
        <w:tabs>
          <w:tab w:val="left" w:pos="180"/>
        </w:tabs>
        <w:jc w:val="center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u w:val="single"/>
        </w:rPr>
        <w:t>配电箱、柜采购报价表</w:t>
      </w:r>
    </w:p>
    <w:p w14:paraId="3AE8F479" w14:textId="77777777" w:rsidR="00A7221D" w:rsidRDefault="00A7221D">
      <w:pPr>
        <w:tabs>
          <w:tab w:val="left" w:pos="180"/>
        </w:tabs>
        <w:jc w:val="center"/>
        <w:rPr>
          <w:rFonts w:asciiTheme="minorEastAsia" w:hAnsiTheme="minorEastAsia" w:cstheme="minorEastAsia" w:hint="eastAsia"/>
          <w:sz w:val="28"/>
          <w:szCs w:val="28"/>
        </w:rPr>
      </w:pPr>
    </w:p>
    <w:tbl>
      <w:tblPr>
        <w:tblStyle w:val="ae"/>
        <w:tblW w:w="9294" w:type="dxa"/>
        <w:tblInd w:w="-473" w:type="dxa"/>
        <w:tblLook w:val="04A0" w:firstRow="1" w:lastRow="0" w:firstColumn="1" w:lastColumn="0" w:noHBand="0" w:noVBand="1"/>
      </w:tblPr>
      <w:tblGrid>
        <w:gridCol w:w="820"/>
        <w:gridCol w:w="940"/>
        <w:gridCol w:w="2011"/>
        <w:gridCol w:w="1357"/>
        <w:gridCol w:w="1075"/>
        <w:gridCol w:w="1344"/>
        <w:gridCol w:w="853"/>
        <w:gridCol w:w="894"/>
      </w:tblGrid>
      <w:tr w:rsidR="00A7221D" w14:paraId="7CB31376" w14:textId="77777777">
        <w:trPr>
          <w:trHeight w:val="446"/>
        </w:trPr>
        <w:tc>
          <w:tcPr>
            <w:tcW w:w="820" w:type="dxa"/>
            <w:vAlign w:val="center"/>
          </w:tcPr>
          <w:p w14:paraId="15F79529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序号</w:t>
            </w:r>
          </w:p>
        </w:tc>
        <w:tc>
          <w:tcPr>
            <w:tcW w:w="940" w:type="dxa"/>
            <w:vAlign w:val="center"/>
          </w:tcPr>
          <w:p w14:paraId="5621F925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名称</w:t>
            </w:r>
          </w:p>
        </w:tc>
        <w:tc>
          <w:tcPr>
            <w:tcW w:w="2011" w:type="dxa"/>
            <w:vAlign w:val="center"/>
          </w:tcPr>
          <w:p w14:paraId="705FE392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规格型号</w:t>
            </w:r>
          </w:p>
        </w:tc>
        <w:tc>
          <w:tcPr>
            <w:tcW w:w="1357" w:type="dxa"/>
            <w:vAlign w:val="center"/>
          </w:tcPr>
          <w:p w14:paraId="29AA3DCB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技术参数</w:t>
            </w:r>
          </w:p>
        </w:tc>
        <w:tc>
          <w:tcPr>
            <w:tcW w:w="1075" w:type="dxa"/>
            <w:vAlign w:val="center"/>
          </w:tcPr>
          <w:p w14:paraId="03116200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单位</w:t>
            </w:r>
          </w:p>
        </w:tc>
        <w:tc>
          <w:tcPr>
            <w:tcW w:w="1344" w:type="dxa"/>
            <w:vAlign w:val="center"/>
          </w:tcPr>
          <w:p w14:paraId="4CE957E4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单价（元）</w:t>
            </w:r>
          </w:p>
        </w:tc>
        <w:tc>
          <w:tcPr>
            <w:tcW w:w="853" w:type="dxa"/>
            <w:vAlign w:val="center"/>
          </w:tcPr>
          <w:p w14:paraId="2EDDA105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数量</w:t>
            </w:r>
          </w:p>
        </w:tc>
        <w:tc>
          <w:tcPr>
            <w:tcW w:w="894" w:type="dxa"/>
            <w:vAlign w:val="center"/>
          </w:tcPr>
          <w:p w14:paraId="07770979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</w:rPr>
              <w:t>合计</w:t>
            </w:r>
          </w:p>
        </w:tc>
      </w:tr>
      <w:tr w:rsidR="00A7221D" w14:paraId="58E099F1" w14:textId="77777777">
        <w:trPr>
          <w:trHeight w:val="533"/>
        </w:trPr>
        <w:tc>
          <w:tcPr>
            <w:tcW w:w="820" w:type="dxa"/>
          </w:tcPr>
          <w:p w14:paraId="7CFE920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940" w:type="dxa"/>
          </w:tcPr>
          <w:p w14:paraId="4D34C94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2011" w:type="dxa"/>
          </w:tcPr>
          <w:p w14:paraId="7D1A34DA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57" w:type="dxa"/>
          </w:tcPr>
          <w:p w14:paraId="716A98C3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075" w:type="dxa"/>
          </w:tcPr>
          <w:p w14:paraId="21735D90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44" w:type="dxa"/>
          </w:tcPr>
          <w:p w14:paraId="61D9265E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53" w:type="dxa"/>
          </w:tcPr>
          <w:p w14:paraId="62A1C1CF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94" w:type="dxa"/>
          </w:tcPr>
          <w:p w14:paraId="7294FDFC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</w:tr>
      <w:tr w:rsidR="00A7221D" w14:paraId="01057962" w14:textId="77777777">
        <w:trPr>
          <w:trHeight w:val="446"/>
        </w:trPr>
        <w:tc>
          <w:tcPr>
            <w:tcW w:w="820" w:type="dxa"/>
          </w:tcPr>
          <w:p w14:paraId="3B7E93E2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940" w:type="dxa"/>
          </w:tcPr>
          <w:p w14:paraId="01FC1D12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2011" w:type="dxa"/>
          </w:tcPr>
          <w:p w14:paraId="3FF3F87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57" w:type="dxa"/>
          </w:tcPr>
          <w:p w14:paraId="0D8F6DD6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075" w:type="dxa"/>
          </w:tcPr>
          <w:p w14:paraId="5275603D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44" w:type="dxa"/>
          </w:tcPr>
          <w:p w14:paraId="7BF9F88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53" w:type="dxa"/>
          </w:tcPr>
          <w:p w14:paraId="3FC009E4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94" w:type="dxa"/>
          </w:tcPr>
          <w:p w14:paraId="4548482B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</w:tr>
      <w:tr w:rsidR="00A7221D" w14:paraId="67C67F59" w14:textId="77777777">
        <w:trPr>
          <w:trHeight w:val="446"/>
        </w:trPr>
        <w:tc>
          <w:tcPr>
            <w:tcW w:w="820" w:type="dxa"/>
          </w:tcPr>
          <w:p w14:paraId="4A0E5D52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940" w:type="dxa"/>
          </w:tcPr>
          <w:p w14:paraId="241EFFE3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2011" w:type="dxa"/>
          </w:tcPr>
          <w:p w14:paraId="544B7863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57" w:type="dxa"/>
          </w:tcPr>
          <w:p w14:paraId="6E564E6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075" w:type="dxa"/>
          </w:tcPr>
          <w:p w14:paraId="000A7022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44" w:type="dxa"/>
          </w:tcPr>
          <w:p w14:paraId="2B7C6A2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53" w:type="dxa"/>
          </w:tcPr>
          <w:p w14:paraId="5F00E43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94" w:type="dxa"/>
          </w:tcPr>
          <w:p w14:paraId="403FB9C5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</w:tr>
      <w:tr w:rsidR="00A7221D" w14:paraId="3FB36A12" w14:textId="77777777">
        <w:trPr>
          <w:trHeight w:val="446"/>
        </w:trPr>
        <w:tc>
          <w:tcPr>
            <w:tcW w:w="820" w:type="dxa"/>
          </w:tcPr>
          <w:p w14:paraId="45106FCB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940" w:type="dxa"/>
          </w:tcPr>
          <w:p w14:paraId="229D9F41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2011" w:type="dxa"/>
          </w:tcPr>
          <w:p w14:paraId="13F358A8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57" w:type="dxa"/>
          </w:tcPr>
          <w:p w14:paraId="799CE8EA" w14:textId="77777777" w:rsidR="00A7221D" w:rsidRDefault="00A7221D">
            <w:pPr>
              <w:widowControl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075" w:type="dxa"/>
          </w:tcPr>
          <w:p w14:paraId="13A04894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44" w:type="dxa"/>
          </w:tcPr>
          <w:p w14:paraId="070D1B14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53" w:type="dxa"/>
          </w:tcPr>
          <w:p w14:paraId="1CD4826B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94" w:type="dxa"/>
          </w:tcPr>
          <w:p w14:paraId="1F9C0689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</w:tr>
      <w:tr w:rsidR="00A7221D" w14:paraId="559CE9AB" w14:textId="77777777">
        <w:trPr>
          <w:trHeight w:val="446"/>
        </w:trPr>
        <w:tc>
          <w:tcPr>
            <w:tcW w:w="820" w:type="dxa"/>
          </w:tcPr>
          <w:p w14:paraId="60F90622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940" w:type="dxa"/>
          </w:tcPr>
          <w:p w14:paraId="4C6D3F23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2011" w:type="dxa"/>
          </w:tcPr>
          <w:p w14:paraId="161BF410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57" w:type="dxa"/>
          </w:tcPr>
          <w:p w14:paraId="496ED531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075" w:type="dxa"/>
          </w:tcPr>
          <w:p w14:paraId="3BF5884D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1344" w:type="dxa"/>
          </w:tcPr>
          <w:p w14:paraId="557AC119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53" w:type="dxa"/>
          </w:tcPr>
          <w:p w14:paraId="614EAEBA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  <w:tc>
          <w:tcPr>
            <w:tcW w:w="894" w:type="dxa"/>
          </w:tcPr>
          <w:p w14:paraId="2291FCD3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</w:tr>
      <w:tr w:rsidR="00A7221D" w14:paraId="2CE2998C" w14:textId="77777777">
        <w:trPr>
          <w:trHeight w:val="460"/>
        </w:trPr>
        <w:tc>
          <w:tcPr>
            <w:tcW w:w="8400" w:type="dxa"/>
            <w:gridSpan w:val="7"/>
            <w:vAlign w:val="center"/>
          </w:tcPr>
          <w:p w14:paraId="7FBD15BE" w14:textId="77777777" w:rsidR="00A7221D" w:rsidRDefault="00000000">
            <w:pPr>
              <w:widowControl/>
              <w:jc w:val="center"/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kern w:val="0"/>
                <w:sz w:val="24"/>
              </w:rPr>
              <w:t>合计</w:t>
            </w:r>
          </w:p>
        </w:tc>
        <w:tc>
          <w:tcPr>
            <w:tcW w:w="894" w:type="dxa"/>
          </w:tcPr>
          <w:p w14:paraId="13F804F3" w14:textId="77777777" w:rsidR="00A7221D" w:rsidRDefault="00A7221D">
            <w:pPr>
              <w:widowControl/>
              <w:jc w:val="center"/>
              <w:rPr>
                <w:rFonts w:asciiTheme="minorEastAsia" w:hAnsiTheme="minorEastAsia" w:cstheme="minorEastAsia" w:hint="eastAsia"/>
                <w:kern w:val="0"/>
                <w:sz w:val="24"/>
              </w:rPr>
            </w:pPr>
          </w:p>
        </w:tc>
      </w:tr>
    </w:tbl>
    <w:p w14:paraId="0C295D57" w14:textId="77777777" w:rsidR="00A7221D" w:rsidRDefault="00A7221D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29EE7F0A" w14:textId="77777777" w:rsidR="00A7221D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注：以上报价含普票、运输、装卸；  </w:t>
      </w:r>
    </w:p>
    <w:p w14:paraId="3D8C7175" w14:textId="77777777" w:rsidR="00A7221D" w:rsidRDefault="00A7221D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4FE972A4" w14:textId="77777777" w:rsidR="00A7221D" w:rsidRDefault="00000000">
      <w:pPr>
        <w:tabs>
          <w:tab w:val="left" w:pos="180"/>
        </w:tabs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                                                                            </w:t>
      </w:r>
    </w:p>
    <w:sectPr w:rsidR="00A7221D">
      <w:pgSz w:w="11906" w:h="16838"/>
      <w:pgMar w:top="1276" w:right="851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F9FAA1C"/>
    <w:multiLevelType w:val="singleLevel"/>
    <w:tmpl w:val="DF9FAA1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835B32A"/>
    <w:multiLevelType w:val="singleLevel"/>
    <w:tmpl w:val="F835B32A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1B778A3B"/>
    <w:multiLevelType w:val="singleLevel"/>
    <w:tmpl w:val="1B778A3B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07734389">
    <w:abstractNumId w:val="0"/>
  </w:num>
  <w:num w:numId="2" w16cid:durableId="1856843781">
    <w:abstractNumId w:val="1"/>
  </w:num>
  <w:num w:numId="3" w16cid:durableId="151677233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xb21cn">
    <w15:presenceInfo w15:providerId="None" w15:userId="xb21c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gyZjcyZjFlMDE1NmNjNjJhZjUxNjAzMjMyOGYyZTYifQ=="/>
  </w:docVars>
  <w:rsids>
    <w:rsidRoot w:val="29415BD5"/>
    <w:rsid w:val="00004508"/>
    <w:rsid w:val="00011EC9"/>
    <w:rsid w:val="001423A2"/>
    <w:rsid w:val="00151274"/>
    <w:rsid w:val="001874FE"/>
    <w:rsid w:val="001D39DF"/>
    <w:rsid w:val="001E54AD"/>
    <w:rsid w:val="002127B0"/>
    <w:rsid w:val="002C2342"/>
    <w:rsid w:val="00332312"/>
    <w:rsid w:val="00332EBB"/>
    <w:rsid w:val="00352332"/>
    <w:rsid w:val="003566CA"/>
    <w:rsid w:val="003E6AD5"/>
    <w:rsid w:val="00426BA4"/>
    <w:rsid w:val="00427A0A"/>
    <w:rsid w:val="004854D2"/>
    <w:rsid w:val="00487A6A"/>
    <w:rsid w:val="00494B4E"/>
    <w:rsid w:val="004D6135"/>
    <w:rsid w:val="005611D0"/>
    <w:rsid w:val="005D59F8"/>
    <w:rsid w:val="005F1B08"/>
    <w:rsid w:val="0068063C"/>
    <w:rsid w:val="006F2837"/>
    <w:rsid w:val="00704217"/>
    <w:rsid w:val="00711302"/>
    <w:rsid w:val="00742F60"/>
    <w:rsid w:val="007657F4"/>
    <w:rsid w:val="007E314D"/>
    <w:rsid w:val="008E2DF0"/>
    <w:rsid w:val="00932BB6"/>
    <w:rsid w:val="009B6F63"/>
    <w:rsid w:val="009C03A2"/>
    <w:rsid w:val="00A047A0"/>
    <w:rsid w:val="00A7221D"/>
    <w:rsid w:val="00AF04EB"/>
    <w:rsid w:val="00B128D1"/>
    <w:rsid w:val="00B31234"/>
    <w:rsid w:val="00B67172"/>
    <w:rsid w:val="00BB0D28"/>
    <w:rsid w:val="00BB1DAF"/>
    <w:rsid w:val="00BF713D"/>
    <w:rsid w:val="00C012E6"/>
    <w:rsid w:val="00C16D82"/>
    <w:rsid w:val="00C37A71"/>
    <w:rsid w:val="00C91666"/>
    <w:rsid w:val="00D0005D"/>
    <w:rsid w:val="00D20208"/>
    <w:rsid w:val="00D20F5E"/>
    <w:rsid w:val="00D34264"/>
    <w:rsid w:val="00D636B9"/>
    <w:rsid w:val="00DC52EC"/>
    <w:rsid w:val="00DE1626"/>
    <w:rsid w:val="00E40B4D"/>
    <w:rsid w:val="00E40F5F"/>
    <w:rsid w:val="00E618B4"/>
    <w:rsid w:val="00E833F0"/>
    <w:rsid w:val="00E9750D"/>
    <w:rsid w:val="00EA6340"/>
    <w:rsid w:val="00ED651A"/>
    <w:rsid w:val="00EE2AB0"/>
    <w:rsid w:val="00F0664A"/>
    <w:rsid w:val="03033F5E"/>
    <w:rsid w:val="03105C95"/>
    <w:rsid w:val="0D47455B"/>
    <w:rsid w:val="0D870886"/>
    <w:rsid w:val="0F387150"/>
    <w:rsid w:val="0F583332"/>
    <w:rsid w:val="115E62AF"/>
    <w:rsid w:val="13585AD1"/>
    <w:rsid w:val="14A8570A"/>
    <w:rsid w:val="1726462F"/>
    <w:rsid w:val="1A220D29"/>
    <w:rsid w:val="219313DF"/>
    <w:rsid w:val="263625DD"/>
    <w:rsid w:val="27E431EE"/>
    <w:rsid w:val="29415BD5"/>
    <w:rsid w:val="29F33656"/>
    <w:rsid w:val="2AD54F79"/>
    <w:rsid w:val="2C5834FB"/>
    <w:rsid w:val="30872AC8"/>
    <w:rsid w:val="30A94DC5"/>
    <w:rsid w:val="30D763F4"/>
    <w:rsid w:val="33E25A20"/>
    <w:rsid w:val="353F1BB5"/>
    <w:rsid w:val="363718D7"/>
    <w:rsid w:val="386223E8"/>
    <w:rsid w:val="3BB72A36"/>
    <w:rsid w:val="3CD80755"/>
    <w:rsid w:val="41275C36"/>
    <w:rsid w:val="42C76173"/>
    <w:rsid w:val="440C1607"/>
    <w:rsid w:val="48B65326"/>
    <w:rsid w:val="50C47A4A"/>
    <w:rsid w:val="5EC0330C"/>
    <w:rsid w:val="60191608"/>
    <w:rsid w:val="608543D7"/>
    <w:rsid w:val="63070C53"/>
    <w:rsid w:val="64855C0F"/>
    <w:rsid w:val="68AD27F6"/>
    <w:rsid w:val="710E39BA"/>
    <w:rsid w:val="725D2BA3"/>
    <w:rsid w:val="762C3FE8"/>
    <w:rsid w:val="76763BAE"/>
    <w:rsid w:val="7975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0295B"/>
  <w15:docId w15:val="{8301CFEC-F236-4610-8682-0D3DA27F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a6"/>
    <w:qFormat/>
    <w:pPr>
      <w:ind w:leftChars="2500" w:left="100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spacing w:beforeAutospacing="1" w:afterAutospacing="1"/>
    </w:p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8">
    <w:name w:val="批注框文本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a">
    <w:name w:val="页脚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日期 字符"/>
    <w:basedOn w:val="a0"/>
    <w:link w:val="a5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c">
    <w:name w:val="页眉 字符"/>
    <w:basedOn w:val="a0"/>
    <w:link w:val="ab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430</Words>
  <Characters>2452</Characters>
  <Application>Microsoft Office Word</Application>
  <DocSecurity>0</DocSecurity>
  <Lines>20</Lines>
  <Paragraphs>5</Paragraphs>
  <ScaleCrop>false</ScaleCrop>
  <Company>Microsoft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33</cp:revision>
  <dcterms:created xsi:type="dcterms:W3CDTF">2021-02-09T03:41:00Z</dcterms:created>
  <dcterms:modified xsi:type="dcterms:W3CDTF">2025-01-24T02:58:00Z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4048BA85BB2A401583D087412AF49C97</vt:lpwstr>
  </property>
  <property fmtid="{D5CDD505-2E9C-101B-9397-08002B2CF9AE}" pid="4" name="KSOTemplateDocerSaveRecord">
    <vt:lpwstr>eyJoZGlkIjoiNGQ4OTlmZDdlODJhNDM5MGY1NTEyYTA4ZmFkZTc3NDYiLCJ1c2VySWQiOiIxMTU3ODgyMDU3In0=</vt:lpwstr>
  </property>
</Properties>
</file>